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5E8" w:rsidRDefault="00AC05E8">
      <w:pPr>
        <w:rPr>
          <w:ins w:id="0" w:author="Nicole Fannoney" w:date="2013-10-14T20:08:00Z"/>
        </w:rPr>
      </w:pPr>
      <w:ins w:id="1" w:author="Nicole Fannoney" w:date="2013-10-14T20:08:00Z">
        <w:r>
          <w:t>Nombre:____________________________________________________________</w:t>
        </w:r>
      </w:ins>
    </w:p>
    <w:p w:rsidR="00807F3E" w:rsidRDefault="00807F3E">
      <w:del w:id="2" w:author="Nicole Fannoney" w:date="2015-04-09T13:08:00Z">
        <w:r w:rsidDel="00E86287">
          <w:delText>Binder Inspection 2 / Term 1</w:delText>
        </w:r>
      </w:del>
      <w:ins w:id="3" w:author="Nicole Fannoney" w:date="2015-04-09T13:08:00Z">
        <w:r w:rsidR="00E86287">
          <w:t xml:space="preserve">Binder Inspection Term </w:t>
        </w:r>
      </w:ins>
      <w:ins w:id="4" w:author="Nicole Fannoney" w:date="2016-01-19T12:35:00Z">
        <w:r w:rsidR="00D26522">
          <w:t>II</w:t>
        </w:r>
      </w:ins>
      <w:ins w:id="5" w:author="Nicole Fannoney" w:date="2015-10-09T13:20:00Z">
        <w:r w:rsidR="00DD07C3">
          <w:t>–</w:t>
        </w:r>
      </w:ins>
      <w:ins w:id="6" w:author="Nicole Fannoney" w:date="2015-10-09T13:19:00Z">
        <w:r w:rsidR="00DD07C3">
          <w:t xml:space="preserve"> </w:t>
        </w:r>
      </w:ins>
      <w:ins w:id="7" w:author="Nicole Fannoney" w:date="2016-01-19T12:35:00Z">
        <w:r w:rsidR="00D26522">
          <w:t>January 21</w:t>
        </w:r>
        <w:r w:rsidR="00D26522" w:rsidRPr="00D26522">
          <w:rPr>
            <w:vertAlign w:val="superscript"/>
            <w:rPrChange w:id="8" w:author="Nicole Fannoney" w:date="2016-01-19T12:35:00Z">
              <w:rPr/>
            </w:rPrChange>
          </w:rPr>
          <w:t>st</w:t>
        </w:r>
        <w:r w:rsidR="00D26522">
          <w:t>, 2016</w:t>
        </w:r>
      </w:ins>
    </w:p>
    <w:p w:rsidR="00807F3E" w:rsidRDefault="00807F3E"/>
    <w:p w:rsidR="00807F3E" w:rsidRPr="00AC05E8" w:rsidDel="00C86049" w:rsidRDefault="00C86049">
      <w:pPr>
        <w:rPr>
          <w:del w:id="9" w:author="Nicole Fannoney" w:date="2013-10-14T18:37:00Z"/>
          <w:b/>
          <w:i/>
          <w:rPrChange w:id="10" w:author="Nicole Fannoney" w:date="2013-10-14T20:08:00Z">
            <w:rPr>
              <w:del w:id="11" w:author="Nicole Fannoney" w:date="2013-10-14T18:37:00Z"/>
              <w:b/>
            </w:rPr>
          </w:rPrChange>
        </w:rPr>
      </w:pPr>
      <w:ins w:id="12" w:author="Nicole Fannoney" w:date="2013-10-14T18:38:00Z">
        <w:r w:rsidRPr="00AC05E8">
          <w:rPr>
            <w:b/>
            <w:i/>
            <w:highlight w:val="yellow"/>
            <w:rPrChange w:id="13" w:author="Nicole Fannoney" w:date="2013-10-14T20:08:00Z">
              <w:rPr>
                <w:b/>
                <w:highlight w:val="yellow"/>
              </w:rPr>
            </w:rPrChange>
          </w:rPr>
          <w:t>Reminders:  Binders are required to be maintained in the five required sections per the Binder Guidelines.  I will check spec</w:t>
        </w:r>
      </w:ins>
      <w:ins w:id="14" w:author="Nicole Fannoney" w:date="2015-06-11T08:40:00Z">
        <w:r w:rsidR="0071617F">
          <w:rPr>
            <w:b/>
            <w:i/>
            <w:highlight w:val="yellow"/>
          </w:rPr>
          <w:t>i</w:t>
        </w:r>
      </w:ins>
      <w:ins w:id="15" w:author="Nicole Fannoney" w:date="2013-10-14T18:38:00Z">
        <w:r w:rsidRPr="00AC05E8">
          <w:rPr>
            <w:b/>
            <w:i/>
            <w:highlight w:val="yellow"/>
            <w:rPrChange w:id="16" w:author="Nicole Fannoney" w:date="2013-10-14T20:08:00Z">
              <w:rPr>
                <w:b/>
                <w:highlight w:val="yellow"/>
              </w:rPr>
            </w:rPrChange>
          </w:rPr>
          <w:t xml:space="preserve">fic locations for required items.  All work must </w:t>
        </w:r>
        <w:proofErr w:type="gramStart"/>
        <w:r w:rsidRPr="00AC05E8">
          <w:rPr>
            <w:b/>
            <w:i/>
            <w:highlight w:val="yellow"/>
            <w:rPrChange w:id="17" w:author="Nicole Fannoney" w:date="2013-10-14T20:08:00Z">
              <w:rPr>
                <w:b/>
                <w:highlight w:val="yellow"/>
              </w:rPr>
            </w:rPrChange>
          </w:rPr>
          <w:t>b</w:t>
        </w:r>
        <w:r w:rsidR="00E86287">
          <w:rPr>
            <w:b/>
            <w:i/>
            <w:highlight w:val="yellow"/>
          </w:rPr>
          <w:t>e  labeled</w:t>
        </w:r>
        <w:proofErr w:type="gramEnd"/>
        <w:r w:rsidR="00E86287">
          <w:rPr>
            <w:b/>
            <w:i/>
            <w:highlight w:val="yellow"/>
          </w:rPr>
          <w:t xml:space="preserve"> properly and in chro</w:t>
        </w:r>
      </w:ins>
      <w:ins w:id="18" w:author="Nicole Fannoney" w:date="2015-04-09T13:08:00Z">
        <w:r w:rsidR="00E86287">
          <w:rPr>
            <w:b/>
            <w:i/>
            <w:highlight w:val="yellow"/>
          </w:rPr>
          <w:t>no</w:t>
        </w:r>
      </w:ins>
      <w:ins w:id="19" w:author="Nicole Fannoney" w:date="2013-10-14T18:38:00Z">
        <w:r w:rsidRPr="00AC05E8">
          <w:rPr>
            <w:b/>
            <w:i/>
            <w:highlight w:val="yellow"/>
            <w:rPrChange w:id="20" w:author="Nicole Fannoney" w:date="2013-10-14T20:08:00Z">
              <w:rPr>
                <w:b/>
                <w:highlight w:val="yellow"/>
              </w:rPr>
            </w:rPrChange>
          </w:rPr>
          <w:t>logical order.</w:t>
        </w:r>
      </w:ins>
      <w:ins w:id="21" w:author="Nicole Fannoney" w:date="2013-10-14T18:39:00Z">
        <w:r w:rsidRPr="00AC05E8">
          <w:rPr>
            <w:b/>
            <w:i/>
            <w:highlight w:val="yellow"/>
            <w:rPrChange w:id="22" w:author="Nicole Fannoney" w:date="2013-10-14T20:08:00Z">
              <w:rPr>
                <w:b/>
                <w:highlight w:val="yellow"/>
              </w:rPr>
            </w:rPrChange>
          </w:rPr>
          <w:t xml:space="preserve"> </w:t>
        </w:r>
      </w:ins>
      <w:del w:id="23" w:author="Nicole Fannoney" w:date="2013-10-14T18:37:00Z">
        <w:r w:rsidR="00807F3E" w:rsidRPr="00AC05E8" w:rsidDel="00C86049">
          <w:rPr>
            <w:b/>
            <w:i/>
            <w:highlight w:val="yellow"/>
            <w:rPrChange w:id="24" w:author="Nicole Fannoney" w:date="2013-10-14T20:08:00Z">
              <w:rPr>
                <w:b/>
                <w:highlight w:val="yellow"/>
              </w:rPr>
            </w:rPrChange>
          </w:rPr>
          <w:delText>Students will not be given time to organize binders during class.  This is a requirement that has been in place since we organized them on September 19</w:delText>
        </w:r>
        <w:r w:rsidR="00807F3E" w:rsidRPr="00AC05E8" w:rsidDel="00C86049">
          <w:rPr>
            <w:b/>
            <w:i/>
            <w:highlight w:val="yellow"/>
            <w:vertAlign w:val="superscript"/>
            <w:rPrChange w:id="25" w:author="Nicole Fannoney" w:date="2013-10-14T20:08:00Z">
              <w:rPr>
                <w:b/>
                <w:highlight w:val="yellow"/>
                <w:vertAlign w:val="superscript"/>
              </w:rPr>
            </w:rPrChange>
          </w:rPr>
          <w:delText>th</w:delText>
        </w:r>
        <w:r w:rsidR="00807F3E" w:rsidRPr="00AC05E8" w:rsidDel="00C86049">
          <w:rPr>
            <w:b/>
            <w:i/>
            <w:highlight w:val="yellow"/>
            <w:rPrChange w:id="26" w:author="Nicole Fannoney" w:date="2013-10-14T20:08:00Z">
              <w:rPr>
                <w:b/>
                <w:highlight w:val="yellow"/>
              </w:rPr>
            </w:rPrChange>
          </w:rPr>
          <w:delText>.  I will not sort through folders or other notebooks; the only places I will look for work is in the required binder sections.  All papers must be formatted properly with date &amp; titles.  Work should be in chronological order.</w:delText>
        </w:r>
      </w:del>
    </w:p>
    <w:p w:rsidR="00807F3E" w:rsidRPr="00AC05E8" w:rsidRDefault="00807F3E">
      <w:pPr>
        <w:rPr>
          <w:i/>
          <w:rPrChange w:id="27" w:author="Nicole Fannoney" w:date="2013-10-14T20:08:00Z">
            <w:rPr/>
          </w:rPrChange>
        </w:rPr>
      </w:pPr>
    </w:p>
    <w:p w:rsidR="00807F3E" w:rsidRDefault="00807F3E"/>
    <w:p w:rsidR="00807F3E" w:rsidRPr="00AC05E8" w:rsidRDefault="00807F3E">
      <w:pPr>
        <w:rPr>
          <w:u w:val="thick"/>
          <w:rPrChange w:id="28" w:author="Nicole Fannoney" w:date="2013-10-14T20:08:00Z">
            <w:rPr/>
          </w:rPrChange>
        </w:rPr>
      </w:pPr>
      <w:del w:id="29" w:author="Nicole Fannoney" w:date="2013-10-14T18:21:00Z">
        <w:r w:rsidRPr="00AC05E8" w:rsidDel="00C86049">
          <w:rPr>
            <w:u w:val="thick"/>
            <w:rPrChange w:id="30" w:author="Nicole Fannoney" w:date="2013-10-14T20:08:00Z">
              <w:rPr/>
            </w:rPrChange>
          </w:rPr>
          <w:delText>October 12, 2012</w:delText>
        </w:r>
      </w:del>
      <w:ins w:id="31" w:author="Nicole Fannoney" w:date="2015-04-09T13:09:00Z">
        <w:r w:rsidR="00E86287">
          <w:rPr>
            <w:u w:val="thick"/>
          </w:rPr>
          <w:t xml:space="preserve">Inspection is scheduled for </w:t>
        </w:r>
      </w:ins>
      <w:ins w:id="32" w:author="Nicole Fannoney" w:date="2016-01-19T12:35:00Z">
        <w:r w:rsidR="00D26522">
          <w:rPr>
            <w:u w:val="thick"/>
          </w:rPr>
          <w:t>January 21, 2016</w:t>
        </w:r>
      </w:ins>
    </w:p>
    <w:p w:rsidR="00807F3E" w:rsidDel="00E86287" w:rsidRDefault="00807F3E">
      <w:pPr>
        <w:rPr>
          <w:del w:id="33" w:author="Nicole Fannoney" w:date="2015-04-09T13:09:00Z"/>
        </w:rPr>
      </w:pPr>
    </w:p>
    <w:p w:rsidR="00AC05E8" w:rsidDel="00E86287" w:rsidRDefault="00807F3E">
      <w:pPr>
        <w:rPr>
          <w:del w:id="34" w:author="Nicole Fannoney" w:date="2015-04-09T13:09:00Z"/>
        </w:rPr>
      </w:pPr>
      <w:del w:id="35" w:author="Nicole Fannoney" w:date="2015-04-09T13:09:00Z">
        <w:r w:rsidDel="00E86287">
          <w:delText>Five Sections Must Be Labeled and In Order</w:delText>
        </w:r>
      </w:del>
    </w:p>
    <w:p w:rsidR="00807F3E" w:rsidRDefault="00807F3E"/>
    <w:p w:rsidR="001E2B28" w:rsidRDefault="0071617F" w:rsidP="00041A68">
      <w:pPr>
        <w:rPr>
          <w:ins w:id="36" w:author="Nicole Fannoney" w:date="2015-10-09T13:20:00Z"/>
        </w:rPr>
      </w:pPr>
      <w:ins w:id="37" w:author="Nicole Fannoney" w:date="2015-06-11T08:40:00Z">
        <w:r w:rsidRPr="0071617F">
          <w:t>Date Range</w:t>
        </w:r>
      </w:ins>
      <w:ins w:id="38" w:author="Nicole Fannoney" w:date="2015-06-11T09:12:00Z">
        <w:r w:rsidR="00D26522">
          <w:t>: 12/8</w:t>
        </w:r>
      </w:ins>
      <w:ins w:id="39" w:author="Nicole Fannoney" w:date="2016-01-19T12:36:00Z">
        <w:r w:rsidR="00D26522">
          <w:t>/15</w:t>
        </w:r>
      </w:ins>
      <w:ins w:id="40" w:author="Nicole Fannoney" w:date="2015-06-11T09:12:00Z">
        <w:r w:rsidR="00D26522">
          <w:t xml:space="preserve"> </w:t>
        </w:r>
      </w:ins>
      <w:ins w:id="41" w:author="Nicole Fannoney" w:date="2016-01-19T12:36:00Z">
        <w:r w:rsidR="00D26522">
          <w:t>–</w:t>
        </w:r>
      </w:ins>
      <w:ins w:id="42" w:author="Nicole Fannoney" w:date="2015-06-11T09:12:00Z">
        <w:r w:rsidR="00D26522">
          <w:t xml:space="preserve"> </w:t>
        </w:r>
      </w:ins>
      <w:ins w:id="43" w:author="Nicole Fannoney" w:date="2016-01-19T12:36:00Z">
        <w:r w:rsidR="00D26522">
          <w:t>1/20/16</w:t>
        </w:r>
      </w:ins>
    </w:p>
    <w:p w:rsidR="00DD07C3" w:rsidRDefault="00D26522" w:rsidP="00041A68">
      <w:pPr>
        <w:rPr>
          <w:ins w:id="44" w:author="Nicole Fannoney" w:date="2015-06-11T11:22:00Z"/>
        </w:rPr>
      </w:pPr>
      <w:ins w:id="45" w:author="Nicole Fannoney" w:date="2015-10-09T13:20:00Z">
        <w:r>
          <w:t>1</w:t>
        </w:r>
      </w:ins>
      <w:ins w:id="46" w:author="Nicole Fannoney" w:date="2016-01-19T12:36:00Z">
        <w:r>
          <w:t>5</w:t>
        </w:r>
      </w:ins>
      <w:ins w:id="47" w:author="Nicole Fannoney" w:date="2015-10-09T13:20:00Z">
        <w:r w:rsidR="00DD07C3">
          <w:t xml:space="preserve"> Phrases require</w:t>
        </w:r>
      </w:ins>
      <w:ins w:id="48" w:author="Nicole Fannoney" w:date="2016-01-19T12:45:00Z">
        <w:r w:rsidR="00E41990">
          <w:t>d</w:t>
        </w:r>
      </w:ins>
      <w:ins w:id="49" w:author="Nicole Fannoney" w:date="2015-10-09T13:54:00Z">
        <w:r w:rsidR="00370E8C">
          <w:t xml:space="preserve"> (</w:t>
        </w:r>
      </w:ins>
      <w:ins w:id="50" w:author="Nicole Fannoney" w:date="2016-01-19T12:37:00Z">
        <w:r>
          <w:t>3</w:t>
        </w:r>
      </w:ins>
      <w:ins w:id="51" w:author="Nicole Fannoney" w:date="2015-10-09T13:54:00Z">
        <w:r w:rsidR="00370E8C">
          <w:t xml:space="preserve"> Points each)</w:t>
        </w:r>
      </w:ins>
      <w:ins w:id="52" w:author="Nicole Fannoney" w:date="2015-10-09T13:20:00Z">
        <w:r w:rsidR="00DD07C3">
          <w:t xml:space="preserve">: </w:t>
        </w:r>
      </w:ins>
      <w:ins w:id="53" w:author="Nicole Fannoney" w:date="2015-10-09T13:21:00Z">
        <w:r w:rsidR="00DD07C3">
          <w:t>Date in Spanish</w:t>
        </w:r>
      </w:ins>
      <w:ins w:id="54" w:author="Nicole Fannoney" w:date="2015-10-09T13:20:00Z">
        <w:r w:rsidR="00DD07C3">
          <w:t xml:space="preserve">, </w:t>
        </w:r>
      </w:ins>
      <w:ins w:id="55" w:author="Nicole Fannoney" w:date="2015-10-09T13:21:00Z">
        <w:r w:rsidR="00DD07C3">
          <w:t xml:space="preserve">Phrase in </w:t>
        </w:r>
      </w:ins>
      <w:ins w:id="56" w:author="Nicole Fannoney" w:date="2015-10-09T13:20:00Z">
        <w:r w:rsidR="00DD07C3">
          <w:t xml:space="preserve">Spanish, </w:t>
        </w:r>
      </w:ins>
      <w:proofErr w:type="gramStart"/>
      <w:ins w:id="57" w:author="Nicole Fannoney" w:date="2015-10-09T13:21:00Z">
        <w:r w:rsidR="00DD07C3">
          <w:t>Translation</w:t>
        </w:r>
        <w:proofErr w:type="gramEnd"/>
        <w:r w:rsidR="00DD07C3">
          <w:t xml:space="preserve"> in </w:t>
        </w:r>
      </w:ins>
      <w:ins w:id="58" w:author="Nicole Fannoney" w:date="2015-10-09T13:20:00Z">
        <w:r w:rsidR="00DD07C3">
          <w:t>English</w:t>
        </w:r>
      </w:ins>
    </w:p>
    <w:p w:rsidR="00C86049" w:rsidRPr="00370E8C" w:rsidRDefault="001E2B28" w:rsidP="00041A68">
      <w:pPr>
        <w:rPr>
          <w:ins w:id="59" w:author="Nicole Fannoney" w:date="2013-10-14T18:40:00Z"/>
          <w:lang w:val="es-CO"/>
          <w:rPrChange w:id="60" w:author="Nicole Fannoney" w:date="2015-10-09T13:54:00Z">
            <w:rPr>
              <w:ins w:id="61" w:author="Nicole Fannoney" w:date="2013-10-14T18:40:00Z"/>
            </w:rPr>
          </w:rPrChange>
        </w:rPr>
      </w:pPr>
      <w:ins w:id="62" w:author="Nicole Fannoney" w:date="2013-10-14T19:05:00Z">
        <w:r w:rsidRPr="00370E8C">
          <w:rPr>
            <w:lang w:val="es-CO"/>
            <w:rPrChange w:id="63" w:author="Nicole Fannoney" w:date="2015-10-09T13:54:00Z">
              <w:rPr/>
            </w:rPrChange>
          </w:rPr>
          <w:t>_________/</w:t>
        </w:r>
      </w:ins>
      <w:ins w:id="64" w:author="Nicole Fannoney" w:date="2016-01-19T12:37:00Z">
        <w:r w:rsidR="00D26522">
          <w:rPr>
            <w:lang w:val="es-CO"/>
          </w:rPr>
          <w:t>45</w:t>
        </w:r>
      </w:ins>
    </w:p>
    <w:p w:rsidR="00C86049" w:rsidRPr="00370E8C" w:rsidRDefault="00C86049" w:rsidP="00041A68">
      <w:pPr>
        <w:rPr>
          <w:ins w:id="65" w:author="Nicole Fannoney" w:date="2013-10-14T18:40:00Z"/>
          <w:lang w:val="es-CO"/>
          <w:rPrChange w:id="66" w:author="Nicole Fannoney" w:date="2015-10-09T13:54:00Z">
            <w:rPr>
              <w:ins w:id="67" w:author="Nicole Fannoney" w:date="2013-10-14T18:40:00Z"/>
            </w:rPr>
          </w:rPrChange>
        </w:rPr>
      </w:pPr>
    </w:p>
    <w:p w:rsidR="001E2B28" w:rsidRDefault="00C86049" w:rsidP="00041A68">
      <w:pPr>
        <w:rPr>
          <w:ins w:id="68" w:author="Nicole Fannoney" w:date="2016-01-19T12:37:00Z"/>
          <w:lang w:val="es-CO"/>
        </w:rPr>
      </w:pPr>
      <w:ins w:id="69" w:author="Nicole Fannoney" w:date="2013-10-14T18:40:00Z">
        <w:r w:rsidRPr="00370E8C">
          <w:rPr>
            <w:lang w:val="es-CO"/>
            <w:rPrChange w:id="70" w:author="Nicole Fannoney" w:date="2015-10-09T13:54:00Z">
              <w:rPr/>
            </w:rPrChange>
          </w:rPr>
          <w:t>El Vocabulario y La Gramática</w:t>
        </w:r>
      </w:ins>
      <w:ins w:id="71" w:author="Nicole Fannoney" w:date="2013-10-14T20:00:00Z">
        <w:r w:rsidR="001E2B28" w:rsidRPr="00370E8C">
          <w:rPr>
            <w:lang w:val="es-CO"/>
            <w:rPrChange w:id="72" w:author="Nicole Fannoney" w:date="2015-10-09T13:54:00Z">
              <w:rPr/>
            </w:rPrChange>
          </w:rPr>
          <w:t xml:space="preserve">: </w:t>
        </w:r>
      </w:ins>
      <w:ins w:id="73" w:author="Nicole Fannoney" w:date="2015-10-09T13:54:00Z">
        <w:r w:rsidR="00370E8C">
          <w:rPr>
            <w:lang w:val="es-CO"/>
          </w:rPr>
          <w:t>(</w:t>
        </w:r>
      </w:ins>
      <w:ins w:id="74" w:author="Nicole Fannoney" w:date="2016-01-19T12:42:00Z">
        <w:r w:rsidR="00E41990">
          <w:rPr>
            <w:lang w:val="es-CO"/>
          </w:rPr>
          <w:t xml:space="preserve">3 </w:t>
        </w:r>
      </w:ins>
      <w:proofErr w:type="spellStart"/>
      <w:ins w:id="75" w:author="Nicole Fannoney" w:date="2015-10-09T13:54:00Z">
        <w:r w:rsidR="00370E8C" w:rsidRPr="00370E8C">
          <w:rPr>
            <w:lang w:val="es-CO"/>
            <w:rPrChange w:id="76" w:author="Nicole Fannoney" w:date="2015-10-09T13:54:00Z">
              <w:rPr/>
            </w:rPrChange>
          </w:rPr>
          <w:t>p</w:t>
        </w:r>
        <w:r w:rsidR="00370E8C">
          <w:rPr>
            <w:lang w:val="es-CO"/>
          </w:rPr>
          <w:t>oints</w:t>
        </w:r>
        <w:proofErr w:type="spellEnd"/>
        <w:r w:rsidR="00370E8C">
          <w:rPr>
            <w:lang w:val="es-CO"/>
          </w:rPr>
          <w:t xml:space="preserve"> </w:t>
        </w:r>
        <w:proofErr w:type="spellStart"/>
        <w:r w:rsidR="00370E8C">
          <w:rPr>
            <w:lang w:val="es-CO"/>
          </w:rPr>
          <w:t>each</w:t>
        </w:r>
      </w:ins>
      <w:proofErr w:type="spellEnd"/>
      <w:ins w:id="77" w:author="Nicole Fannoney" w:date="2016-01-19T12:42:00Z">
        <w:r w:rsidR="00E41990">
          <w:rPr>
            <w:lang w:val="es-CO"/>
          </w:rPr>
          <w:t xml:space="preserve">/10 </w:t>
        </w:r>
        <w:proofErr w:type="spellStart"/>
        <w:r w:rsidR="00E41990">
          <w:rPr>
            <w:lang w:val="es-CO"/>
          </w:rPr>
          <w:t>Required</w:t>
        </w:r>
      </w:ins>
      <w:proofErr w:type="spellEnd"/>
      <w:ins w:id="78" w:author="Nicole Fannoney" w:date="2015-10-09T13:54:00Z">
        <w:r w:rsidR="00370E8C">
          <w:rPr>
            <w:lang w:val="es-CO"/>
          </w:rPr>
          <w:t>)</w:t>
        </w:r>
      </w:ins>
    </w:p>
    <w:p w:rsidR="00D26522" w:rsidRDefault="00E41990" w:rsidP="00E41990">
      <w:pPr>
        <w:pStyle w:val="ListParagraph"/>
        <w:numPr>
          <w:ilvl w:val="0"/>
          <w:numId w:val="2"/>
        </w:numPr>
        <w:rPr>
          <w:ins w:id="79" w:author="Nicole Fannoney" w:date="2016-01-19T12:37:00Z"/>
        </w:rPr>
        <w:pPrChange w:id="80" w:author="Nicole Fannoney" w:date="2016-01-19T12:41:00Z">
          <w:pPr/>
        </w:pPrChange>
      </w:pPr>
      <w:ins w:id="81" w:author="Nicole Fannoney" w:date="2016-01-19T12:41:00Z">
        <w:r>
          <w:t>____</w:t>
        </w:r>
        <w:r>
          <w:tab/>
        </w:r>
      </w:ins>
      <w:proofErr w:type="spellStart"/>
      <w:ins w:id="82" w:author="Nicole Fannoney" w:date="2016-01-19T12:37:00Z">
        <w:r w:rsidR="00D26522" w:rsidRPr="00D26522">
          <w:rPr>
            <w:rPrChange w:id="83" w:author="Nicole Fannoney" w:date="2016-01-19T12:37:00Z">
              <w:rPr>
                <w:lang w:val="es-CO"/>
              </w:rPr>
            </w:rPrChange>
          </w:rPr>
          <w:t>Repaso</w:t>
        </w:r>
        <w:proofErr w:type="spellEnd"/>
        <w:r w:rsidR="00D26522" w:rsidRPr="00D26522">
          <w:rPr>
            <w:rPrChange w:id="84" w:author="Nicole Fannoney" w:date="2016-01-19T12:37:00Z">
              <w:rPr>
                <w:lang w:val="es-CO"/>
              </w:rPr>
            </w:rPrChange>
          </w:rPr>
          <w:t xml:space="preserve"> III Outline – Fully Completed</w:t>
        </w:r>
      </w:ins>
    </w:p>
    <w:p w:rsidR="00D26522" w:rsidRDefault="00E41990" w:rsidP="00E41990">
      <w:pPr>
        <w:pStyle w:val="ListParagraph"/>
        <w:numPr>
          <w:ilvl w:val="0"/>
          <w:numId w:val="2"/>
        </w:numPr>
        <w:rPr>
          <w:ins w:id="85" w:author="Nicole Fannoney" w:date="2016-01-19T12:37:00Z"/>
        </w:rPr>
        <w:pPrChange w:id="86" w:author="Nicole Fannoney" w:date="2016-01-19T12:41:00Z">
          <w:pPr/>
        </w:pPrChange>
      </w:pPr>
      <w:ins w:id="87" w:author="Nicole Fannoney" w:date="2016-01-19T12:42:00Z">
        <w:r>
          <w:t>____</w:t>
        </w:r>
        <w:r>
          <w:t xml:space="preserve"> </w:t>
        </w:r>
      </w:ins>
      <w:ins w:id="88" w:author="Nicole Fannoney" w:date="2016-01-19T12:37:00Z">
        <w:r w:rsidR="00D26522">
          <w:t>Stem Changing Verb Packet</w:t>
        </w:r>
      </w:ins>
    </w:p>
    <w:p w:rsidR="00D26522" w:rsidRDefault="00E41990" w:rsidP="00E41990">
      <w:pPr>
        <w:pStyle w:val="ListParagraph"/>
        <w:numPr>
          <w:ilvl w:val="0"/>
          <w:numId w:val="2"/>
        </w:numPr>
        <w:rPr>
          <w:ins w:id="89" w:author="Nicole Fannoney" w:date="2016-01-19T12:39:00Z"/>
        </w:rPr>
        <w:pPrChange w:id="90" w:author="Nicole Fannoney" w:date="2016-01-19T12:41:00Z">
          <w:pPr/>
        </w:pPrChange>
      </w:pPr>
      <w:ins w:id="91" w:author="Nicole Fannoney" w:date="2016-01-19T12:42:00Z">
        <w:r>
          <w:t>____</w:t>
        </w:r>
        <w:r>
          <w:t xml:space="preserve"> </w:t>
        </w:r>
      </w:ins>
      <w:ins w:id="92" w:author="Nicole Fannoney" w:date="2016-01-19T12:38:00Z">
        <w:r w:rsidR="00D26522">
          <w:t xml:space="preserve">Study Guide </w:t>
        </w:r>
        <w:proofErr w:type="spellStart"/>
        <w:r w:rsidR="00D26522">
          <w:t>Repaso</w:t>
        </w:r>
        <w:proofErr w:type="spellEnd"/>
        <w:r w:rsidR="00D26522">
          <w:t xml:space="preserve"> III</w:t>
        </w:r>
      </w:ins>
      <w:ins w:id="93" w:author="Nicole Fannoney" w:date="2016-01-19T12:39:00Z">
        <w:r>
          <w:t xml:space="preserve"> (Must have 1 of the 2)</w:t>
        </w:r>
      </w:ins>
    </w:p>
    <w:p w:rsidR="00E41990" w:rsidRDefault="00E41990" w:rsidP="00E41990">
      <w:pPr>
        <w:pStyle w:val="ListParagraph"/>
        <w:numPr>
          <w:ilvl w:val="0"/>
          <w:numId w:val="2"/>
        </w:numPr>
        <w:rPr>
          <w:ins w:id="94" w:author="Nicole Fannoney" w:date="2016-01-19T12:39:00Z"/>
        </w:rPr>
        <w:pPrChange w:id="95" w:author="Nicole Fannoney" w:date="2016-01-19T12:41:00Z">
          <w:pPr/>
        </w:pPrChange>
      </w:pPr>
      <w:ins w:id="96" w:author="Nicole Fannoney" w:date="2016-01-19T12:42:00Z">
        <w:r>
          <w:t>____</w:t>
        </w:r>
        <w:r>
          <w:t xml:space="preserve"> </w:t>
        </w:r>
      </w:ins>
      <w:ins w:id="97" w:author="Nicole Fannoney" w:date="2016-01-19T12:39:00Z">
        <w:r>
          <w:t>PPT Packet on Asking Questions</w:t>
        </w:r>
      </w:ins>
    </w:p>
    <w:p w:rsidR="00E41990" w:rsidRDefault="00E41990" w:rsidP="00E41990">
      <w:pPr>
        <w:pStyle w:val="ListParagraph"/>
        <w:numPr>
          <w:ilvl w:val="0"/>
          <w:numId w:val="2"/>
        </w:numPr>
        <w:rPr>
          <w:ins w:id="98" w:author="Nicole Fannoney" w:date="2016-01-19T12:39:00Z"/>
        </w:rPr>
        <w:pPrChange w:id="99" w:author="Nicole Fannoney" w:date="2016-01-19T12:41:00Z">
          <w:pPr/>
        </w:pPrChange>
      </w:pPr>
      <w:ins w:id="100" w:author="Nicole Fannoney" w:date="2016-01-19T12:42:00Z">
        <w:r>
          <w:t>____</w:t>
        </w:r>
        <w:r>
          <w:t xml:space="preserve"> </w:t>
        </w:r>
      </w:ins>
      <w:ins w:id="101" w:author="Nicole Fannoney" w:date="2016-01-19T12:39:00Z">
        <w:r>
          <w:t>Notes on 4 Ways to Pose Questions</w:t>
        </w:r>
      </w:ins>
    </w:p>
    <w:p w:rsidR="00E41990" w:rsidRDefault="00E41990" w:rsidP="00E41990">
      <w:pPr>
        <w:pStyle w:val="ListParagraph"/>
        <w:numPr>
          <w:ilvl w:val="0"/>
          <w:numId w:val="2"/>
        </w:numPr>
        <w:rPr>
          <w:ins w:id="102" w:author="Nicole Fannoney" w:date="2016-01-19T12:39:00Z"/>
        </w:rPr>
        <w:pPrChange w:id="103" w:author="Nicole Fannoney" w:date="2016-01-19T12:41:00Z">
          <w:pPr/>
        </w:pPrChange>
      </w:pPr>
      <w:ins w:id="104" w:author="Nicole Fannoney" w:date="2016-01-19T12:42:00Z">
        <w:r>
          <w:t>____</w:t>
        </w:r>
        <w:r>
          <w:t xml:space="preserve"> </w:t>
        </w:r>
      </w:ins>
      <w:ins w:id="105" w:author="Nicole Fannoney" w:date="2016-01-19T12:39:00Z">
        <w:r>
          <w:t>Vocabulary Page 28-29</w:t>
        </w:r>
      </w:ins>
    </w:p>
    <w:p w:rsidR="00E41990" w:rsidRDefault="00E41990" w:rsidP="00E41990">
      <w:pPr>
        <w:pStyle w:val="ListParagraph"/>
        <w:numPr>
          <w:ilvl w:val="0"/>
          <w:numId w:val="2"/>
        </w:numPr>
        <w:rPr>
          <w:ins w:id="106" w:author="Nicole Fannoney" w:date="2016-01-19T12:39:00Z"/>
        </w:rPr>
        <w:pPrChange w:id="107" w:author="Nicole Fannoney" w:date="2016-01-19T12:41:00Z">
          <w:pPr/>
        </w:pPrChange>
      </w:pPr>
      <w:ins w:id="108" w:author="Nicole Fannoney" w:date="2016-01-19T12:42:00Z">
        <w:r>
          <w:t>____</w:t>
        </w:r>
        <w:r>
          <w:t xml:space="preserve"> </w:t>
        </w:r>
      </w:ins>
      <w:ins w:id="109" w:author="Nicole Fannoney" w:date="2016-01-19T12:39:00Z">
        <w:r>
          <w:t>Weather and Season Supplement Vocabulary</w:t>
        </w:r>
      </w:ins>
    </w:p>
    <w:p w:rsidR="00E41990" w:rsidRDefault="00E41990" w:rsidP="00E41990">
      <w:pPr>
        <w:pStyle w:val="ListParagraph"/>
        <w:numPr>
          <w:ilvl w:val="0"/>
          <w:numId w:val="2"/>
        </w:numPr>
        <w:rPr>
          <w:ins w:id="110" w:author="Nicole Fannoney" w:date="2016-01-19T12:40:00Z"/>
        </w:rPr>
        <w:pPrChange w:id="111" w:author="Nicole Fannoney" w:date="2016-01-19T12:41:00Z">
          <w:pPr/>
        </w:pPrChange>
      </w:pPr>
      <w:ins w:id="112" w:author="Nicole Fannoney" w:date="2016-01-19T12:42:00Z">
        <w:r>
          <w:t>____</w:t>
        </w:r>
        <w:r>
          <w:t xml:space="preserve"> </w:t>
        </w:r>
      </w:ins>
      <w:proofErr w:type="spellStart"/>
      <w:ins w:id="113" w:author="Nicole Fannoney" w:date="2016-01-19T12:40:00Z">
        <w:r>
          <w:t>Repaso</w:t>
        </w:r>
        <w:proofErr w:type="spellEnd"/>
        <w:r>
          <w:t xml:space="preserve"> IV Outline Fully Completed</w:t>
        </w:r>
      </w:ins>
    </w:p>
    <w:p w:rsidR="00E41990" w:rsidRDefault="00E41990" w:rsidP="00E41990">
      <w:pPr>
        <w:pStyle w:val="ListParagraph"/>
        <w:numPr>
          <w:ilvl w:val="0"/>
          <w:numId w:val="2"/>
        </w:numPr>
        <w:rPr>
          <w:ins w:id="114" w:author="Nicole Fannoney" w:date="2016-01-19T12:41:00Z"/>
        </w:rPr>
        <w:pPrChange w:id="115" w:author="Nicole Fannoney" w:date="2016-01-19T12:41:00Z">
          <w:pPr/>
        </w:pPrChange>
      </w:pPr>
      <w:ins w:id="116" w:author="Nicole Fannoney" w:date="2016-01-19T12:42:00Z">
        <w:r>
          <w:t>____</w:t>
        </w:r>
        <w:r>
          <w:t xml:space="preserve"> </w:t>
        </w:r>
      </w:ins>
      <w:ins w:id="117" w:author="Nicole Fannoney" w:date="2016-01-19T12:40:00Z">
        <w:r>
          <w:t xml:space="preserve">Midyear Study Guide (Must have at least 1 of </w:t>
        </w:r>
      </w:ins>
      <w:ins w:id="118" w:author="Nicole Fannoney" w:date="2016-01-19T12:41:00Z">
        <w:r>
          <w:t>2</w:t>
        </w:r>
      </w:ins>
      <w:ins w:id="119" w:author="Nicole Fannoney" w:date="2016-01-19T12:40:00Z">
        <w:r>
          <w:t>)</w:t>
        </w:r>
      </w:ins>
    </w:p>
    <w:p w:rsidR="00E41990" w:rsidRDefault="00E41990" w:rsidP="00E41990">
      <w:pPr>
        <w:pStyle w:val="ListParagraph"/>
        <w:numPr>
          <w:ilvl w:val="0"/>
          <w:numId w:val="2"/>
        </w:numPr>
        <w:rPr>
          <w:ins w:id="120" w:author="Nicole Fannoney" w:date="2016-01-19T12:39:00Z"/>
        </w:rPr>
        <w:pPrChange w:id="121" w:author="Nicole Fannoney" w:date="2016-01-19T12:41:00Z">
          <w:pPr/>
        </w:pPrChange>
      </w:pPr>
      <w:ins w:id="122" w:author="Nicole Fannoney" w:date="2016-01-19T12:42:00Z">
        <w:r>
          <w:t>____</w:t>
        </w:r>
        <w:r>
          <w:t xml:space="preserve"> </w:t>
        </w:r>
      </w:ins>
      <w:ins w:id="123" w:author="Nicole Fannoney" w:date="2016-01-19T12:41:00Z">
        <w:r>
          <w:t xml:space="preserve">E to I Booty List </w:t>
        </w:r>
      </w:ins>
    </w:p>
    <w:p w:rsidR="00E41990" w:rsidRPr="00D26522" w:rsidRDefault="00E41990" w:rsidP="00041A68">
      <w:pPr>
        <w:rPr>
          <w:ins w:id="124" w:author="Nicole Fannoney" w:date="2015-04-09T13:11:00Z"/>
          <w:rPrChange w:id="125" w:author="Nicole Fannoney" w:date="2016-01-19T12:37:00Z">
            <w:rPr>
              <w:ins w:id="126" w:author="Nicole Fannoney" w:date="2015-04-09T13:11:00Z"/>
            </w:rPr>
          </w:rPrChange>
        </w:rPr>
      </w:pPr>
    </w:p>
    <w:p w:rsidR="001E2B28" w:rsidRDefault="00E86287" w:rsidP="00041A68">
      <w:pPr>
        <w:rPr>
          <w:ins w:id="127" w:author="Nicole Fannoney" w:date="2016-01-19T12:37:00Z"/>
        </w:rPr>
      </w:pPr>
      <w:ins w:id="128" w:author="Nicole Fannoney" w:date="2013-10-14T20:01:00Z">
        <w:r>
          <w:t>______/</w:t>
        </w:r>
      </w:ins>
      <w:ins w:id="129" w:author="Nicole Fannoney" w:date="2016-01-19T12:42:00Z">
        <w:r w:rsidR="00E41990">
          <w:t>30</w:t>
        </w:r>
      </w:ins>
    </w:p>
    <w:p w:rsidR="00D26522" w:rsidRDefault="00D26522" w:rsidP="00041A68">
      <w:pPr>
        <w:rPr>
          <w:ins w:id="130" w:author="Nicole Fannoney" w:date="2013-10-14T18:40:00Z"/>
        </w:rPr>
      </w:pPr>
    </w:p>
    <w:p w:rsidR="00C86049" w:rsidRDefault="00C86049" w:rsidP="00041A68">
      <w:pPr>
        <w:rPr>
          <w:ins w:id="131" w:author="Nicole Fannoney" w:date="2013-10-14T18:40:00Z"/>
        </w:rPr>
      </w:pPr>
    </w:p>
    <w:p w:rsidR="00AC05E8" w:rsidRDefault="00C86049" w:rsidP="00041A68">
      <w:pPr>
        <w:rPr>
          <w:ins w:id="132" w:author="Nicole Fannoney" w:date="2016-01-19T12:47:00Z"/>
        </w:rPr>
      </w:pPr>
      <w:ins w:id="133" w:author="Nicole Fannoney" w:date="2013-10-14T18:40:00Z">
        <w:r>
          <w:t xml:space="preserve">Las </w:t>
        </w:r>
        <w:proofErr w:type="spellStart"/>
        <w:r>
          <w:t>Evaluaciones</w:t>
        </w:r>
      </w:ins>
      <w:proofErr w:type="spellEnd"/>
      <w:ins w:id="134" w:author="Nicole Fannoney" w:date="2013-10-14T20:02:00Z">
        <w:r w:rsidR="00AC05E8">
          <w:t>:</w:t>
        </w:r>
      </w:ins>
      <w:ins w:id="135" w:author="Nicole Fannoney" w:date="2013-10-14T20:04:00Z">
        <w:r w:rsidR="00AC05E8">
          <w:t xml:space="preserve"> </w:t>
        </w:r>
      </w:ins>
      <w:ins w:id="136" w:author="Nicole Fannoney" w:date="2015-10-09T13:54:00Z">
        <w:r w:rsidR="00370E8C">
          <w:t xml:space="preserve"> </w:t>
        </w:r>
      </w:ins>
      <w:ins w:id="137" w:author="Nicole Fannoney" w:date="2015-10-09T13:55:00Z">
        <w:r w:rsidR="00370E8C">
          <w:t>(</w:t>
        </w:r>
      </w:ins>
      <w:ins w:id="138" w:author="Nicole Fannoney" w:date="2015-10-09T13:56:00Z">
        <w:r w:rsidR="00370E8C">
          <w:t>3</w:t>
        </w:r>
      </w:ins>
      <w:ins w:id="139" w:author="Nicole Fannoney" w:date="2015-10-09T13:55:00Z">
        <w:r w:rsidR="00370E8C">
          <w:t xml:space="preserve"> points each</w:t>
        </w:r>
      </w:ins>
      <w:ins w:id="140" w:author="Nicole Fannoney" w:date="2016-01-19T12:49:00Z">
        <w:r w:rsidR="00E41990">
          <w:t xml:space="preserve">/ You must have all 5 assessments that counted – I want you to keep diagnostic assessments but </w:t>
        </w:r>
      </w:ins>
      <w:ins w:id="141" w:author="Nicole Fannoney" w:date="2016-01-19T12:50:00Z">
        <w:r w:rsidR="00E41990">
          <w:t>they</w:t>
        </w:r>
      </w:ins>
      <w:ins w:id="142" w:author="Nicole Fannoney" w:date="2016-01-19T12:49:00Z">
        <w:r w:rsidR="00E41990">
          <w:t xml:space="preserve"> </w:t>
        </w:r>
      </w:ins>
      <w:ins w:id="143" w:author="Nicole Fannoney" w:date="2016-01-19T12:50:00Z">
        <w:r w:rsidR="00E41990">
          <w:t>don’t get counted in score</w:t>
        </w:r>
        <w:proofErr w:type="gramStart"/>
        <w:r w:rsidR="00E41990">
          <w:t xml:space="preserve">. </w:t>
        </w:r>
        <w:proofErr w:type="gramEnd"/>
        <w:r w:rsidR="00E41990">
          <w:t>They will be required to go to portfolio so don’t throw them out.</w:t>
        </w:r>
      </w:ins>
      <w:ins w:id="144" w:author="Nicole Fannoney" w:date="2015-10-09T13:55:00Z">
        <w:r w:rsidR="00370E8C">
          <w:t>)</w:t>
        </w:r>
      </w:ins>
    </w:p>
    <w:p w:rsidR="00E41990" w:rsidRPr="00E41990" w:rsidRDefault="00E41990" w:rsidP="00E41990">
      <w:pPr>
        <w:pStyle w:val="ListParagraph"/>
        <w:numPr>
          <w:ilvl w:val="0"/>
          <w:numId w:val="3"/>
        </w:numPr>
        <w:rPr>
          <w:ins w:id="145" w:author="Nicole Fannoney" w:date="2016-01-19T12:47:00Z"/>
          <w:lang w:val="es-ES"/>
          <w:rPrChange w:id="146" w:author="Nicole Fannoney" w:date="2016-01-19T12:49:00Z">
            <w:rPr>
              <w:ins w:id="147" w:author="Nicole Fannoney" w:date="2016-01-19T12:47:00Z"/>
            </w:rPr>
          </w:rPrChange>
        </w:rPr>
        <w:pPrChange w:id="148" w:author="Nicole Fannoney" w:date="2016-01-19T12:49:00Z">
          <w:pPr/>
        </w:pPrChange>
      </w:pPr>
      <w:ins w:id="149" w:author="Nicole Fannoney" w:date="2016-01-19T12:49:00Z">
        <w:r>
          <w:t>____</w:t>
        </w:r>
        <w:r>
          <w:t xml:space="preserve"> </w:t>
        </w:r>
      </w:ins>
      <w:ins w:id="150" w:author="Nicole Fannoney" w:date="2016-01-19T12:47:00Z">
        <w:r w:rsidRPr="00E41990">
          <w:rPr>
            <w:lang w:val="es-ES"/>
            <w:rPrChange w:id="151" w:author="Nicole Fannoney" w:date="2016-01-19T12:49:00Z">
              <w:rPr/>
            </w:rPrChange>
          </w:rPr>
          <w:t xml:space="preserve">Repaso IV – </w:t>
        </w:r>
        <w:proofErr w:type="spellStart"/>
        <w:r w:rsidRPr="00E41990">
          <w:rPr>
            <w:lang w:val="es-ES"/>
            <w:rPrChange w:id="152" w:author="Nicole Fannoney" w:date="2016-01-19T12:49:00Z">
              <w:rPr/>
            </w:rPrChange>
          </w:rPr>
          <w:t>Vocabulary</w:t>
        </w:r>
        <w:proofErr w:type="spellEnd"/>
        <w:r w:rsidRPr="00E41990">
          <w:rPr>
            <w:lang w:val="es-ES"/>
            <w:rPrChange w:id="153" w:author="Nicole Fannoney" w:date="2016-01-19T12:49:00Z">
              <w:rPr/>
            </w:rPrChange>
          </w:rPr>
          <w:t xml:space="preserve"> </w:t>
        </w:r>
        <w:proofErr w:type="spellStart"/>
        <w:r w:rsidRPr="00E41990">
          <w:rPr>
            <w:lang w:val="es-ES"/>
            <w:rPrChange w:id="154" w:author="Nicole Fannoney" w:date="2016-01-19T12:49:00Z">
              <w:rPr/>
            </w:rPrChange>
          </w:rPr>
          <w:t>Quiz</w:t>
        </w:r>
        <w:proofErr w:type="spellEnd"/>
      </w:ins>
    </w:p>
    <w:p w:rsidR="00E41990" w:rsidRPr="00E41990" w:rsidRDefault="00E41990" w:rsidP="00E41990">
      <w:pPr>
        <w:pStyle w:val="ListParagraph"/>
        <w:numPr>
          <w:ilvl w:val="0"/>
          <w:numId w:val="3"/>
        </w:numPr>
        <w:rPr>
          <w:ins w:id="155" w:author="Nicole Fannoney" w:date="2016-01-19T12:47:00Z"/>
          <w:lang w:val="es-ES"/>
          <w:rPrChange w:id="156" w:author="Nicole Fannoney" w:date="2016-01-19T12:49:00Z">
            <w:rPr>
              <w:ins w:id="157" w:author="Nicole Fannoney" w:date="2016-01-19T12:47:00Z"/>
            </w:rPr>
          </w:rPrChange>
        </w:rPr>
        <w:pPrChange w:id="158" w:author="Nicole Fannoney" w:date="2016-01-19T12:49:00Z">
          <w:pPr/>
        </w:pPrChange>
      </w:pPr>
      <w:ins w:id="159" w:author="Nicole Fannoney" w:date="2016-01-19T12:49:00Z">
        <w:r>
          <w:t>____</w:t>
        </w:r>
        <w:r>
          <w:t xml:space="preserve"> </w:t>
        </w:r>
      </w:ins>
      <w:proofErr w:type="spellStart"/>
      <w:ins w:id="160" w:author="Nicole Fannoney" w:date="2016-01-19T12:47:00Z">
        <w:r w:rsidRPr="00E41990">
          <w:rPr>
            <w:lang w:val="es-ES"/>
            <w:rPrChange w:id="161" w:author="Nicole Fannoney" w:date="2016-01-19T12:49:00Z">
              <w:rPr/>
            </w:rPrChange>
          </w:rPr>
          <w:t>Diagnostic</w:t>
        </w:r>
        <w:proofErr w:type="spellEnd"/>
        <w:r w:rsidRPr="00E41990">
          <w:rPr>
            <w:lang w:val="es-ES"/>
            <w:rPrChange w:id="162" w:author="Nicole Fannoney" w:date="2016-01-19T12:49:00Z">
              <w:rPr/>
            </w:rPrChange>
          </w:rPr>
          <w:t xml:space="preserve"> IV</w:t>
        </w:r>
      </w:ins>
    </w:p>
    <w:p w:rsidR="00E41990" w:rsidRPr="00E41990" w:rsidRDefault="00E41990" w:rsidP="00E41990">
      <w:pPr>
        <w:pStyle w:val="ListParagraph"/>
        <w:numPr>
          <w:ilvl w:val="0"/>
          <w:numId w:val="3"/>
        </w:numPr>
        <w:rPr>
          <w:ins w:id="163" w:author="Nicole Fannoney" w:date="2016-01-19T12:47:00Z"/>
          <w:lang w:val="es-ES"/>
          <w:rPrChange w:id="164" w:author="Nicole Fannoney" w:date="2016-01-19T12:49:00Z">
            <w:rPr>
              <w:ins w:id="165" w:author="Nicole Fannoney" w:date="2016-01-19T12:47:00Z"/>
              <w:lang w:val="es-ES"/>
            </w:rPr>
          </w:rPrChange>
        </w:rPr>
        <w:pPrChange w:id="166" w:author="Nicole Fannoney" w:date="2016-01-19T12:49:00Z">
          <w:pPr/>
        </w:pPrChange>
      </w:pPr>
      <w:ins w:id="167" w:author="Nicole Fannoney" w:date="2016-01-19T12:49:00Z">
        <w:r>
          <w:t>____</w:t>
        </w:r>
        <w:r>
          <w:t xml:space="preserve"> </w:t>
        </w:r>
      </w:ins>
      <w:ins w:id="168" w:author="Nicole Fannoney" w:date="2016-01-19T12:47:00Z">
        <w:r w:rsidRPr="00E41990">
          <w:rPr>
            <w:lang w:val="es-ES"/>
            <w:rPrChange w:id="169" w:author="Nicole Fannoney" w:date="2016-01-19T12:49:00Z">
              <w:rPr>
                <w:lang w:val="es-ES"/>
              </w:rPr>
            </w:rPrChange>
          </w:rPr>
          <w:t xml:space="preserve">Repaso III </w:t>
        </w:r>
        <w:proofErr w:type="spellStart"/>
        <w:r w:rsidRPr="00E41990">
          <w:rPr>
            <w:lang w:val="es-ES"/>
            <w:rPrChange w:id="170" w:author="Nicole Fannoney" w:date="2016-01-19T12:49:00Z">
              <w:rPr>
                <w:lang w:val="es-ES"/>
              </w:rPr>
            </w:rPrChange>
          </w:rPr>
          <w:t>Exam</w:t>
        </w:r>
        <w:proofErr w:type="spellEnd"/>
      </w:ins>
    </w:p>
    <w:p w:rsidR="00E41990" w:rsidRPr="00E41990" w:rsidRDefault="00E41990" w:rsidP="00E41990">
      <w:pPr>
        <w:pStyle w:val="ListParagraph"/>
        <w:numPr>
          <w:ilvl w:val="0"/>
          <w:numId w:val="3"/>
        </w:numPr>
        <w:rPr>
          <w:ins w:id="171" w:author="Nicole Fannoney" w:date="2016-01-19T12:48:00Z"/>
          <w:lang w:val="es-ES"/>
          <w:rPrChange w:id="172" w:author="Nicole Fannoney" w:date="2016-01-19T12:49:00Z">
            <w:rPr>
              <w:ins w:id="173" w:author="Nicole Fannoney" w:date="2016-01-19T12:48:00Z"/>
              <w:lang w:val="es-ES"/>
            </w:rPr>
          </w:rPrChange>
        </w:rPr>
        <w:pPrChange w:id="174" w:author="Nicole Fannoney" w:date="2016-01-19T12:49:00Z">
          <w:pPr/>
        </w:pPrChange>
      </w:pPr>
      <w:ins w:id="175" w:author="Nicole Fannoney" w:date="2016-01-19T12:49:00Z">
        <w:r>
          <w:t>____</w:t>
        </w:r>
        <w:r>
          <w:t xml:space="preserve"> </w:t>
        </w:r>
      </w:ins>
      <w:proofErr w:type="spellStart"/>
      <w:ins w:id="176" w:author="Nicole Fannoney" w:date="2016-01-19T12:47:00Z">
        <w:r w:rsidRPr="00E41990">
          <w:rPr>
            <w:lang w:val="es-ES"/>
            <w:rPrChange w:id="177" w:author="Nicole Fannoney" w:date="2016-01-19T12:49:00Z">
              <w:rPr>
                <w:lang w:val="es-ES"/>
              </w:rPr>
            </w:rPrChange>
          </w:rPr>
          <w:t>Verb</w:t>
        </w:r>
        <w:proofErr w:type="spellEnd"/>
        <w:r w:rsidRPr="00E41990">
          <w:rPr>
            <w:lang w:val="es-ES"/>
            <w:rPrChange w:id="178" w:author="Nicole Fannoney" w:date="2016-01-19T12:49:00Z">
              <w:rPr>
                <w:lang w:val="es-ES"/>
              </w:rPr>
            </w:rPrChange>
          </w:rPr>
          <w:t xml:space="preserve"> </w:t>
        </w:r>
        <w:proofErr w:type="spellStart"/>
        <w:r w:rsidRPr="00E41990">
          <w:rPr>
            <w:lang w:val="es-ES"/>
            <w:rPrChange w:id="179" w:author="Nicole Fannoney" w:date="2016-01-19T12:49:00Z">
              <w:rPr>
                <w:lang w:val="es-ES"/>
              </w:rPr>
            </w:rPrChange>
          </w:rPr>
          <w:t>Quiz</w:t>
        </w:r>
        <w:proofErr w:type="spellEnd"/>
        <w:r w:rsidRPr="00E41990">
          <w:rPr>
            <w:lang w:val="es-ES"/>
            <w:rPrChange w:id="180" w:author="Nicole Fannoney" w:date="2016-01-19T12:49:00Z">
              <w:rPr>
                <w:lang w:val="es-ES"/>
              </w:rPr>
            </w:rPrChange>
          </w:rPr>
          <w:t xml:space="preserve"> (</w:t>
        </w:r>
      </w:ins>
      <w:ins w:id="181" w:author="Nicole Fannoney" w:date="2016-01-19T12:48:00Z">
        <w:r w:rsidRPr="00E41990">
          <w:rPr>
            <w:lang w:val="es-ES"/>
            <w:rPrChange w:id="182" w:author="Nicole Fannoney" w:date="2016-01-19T12:49:00Z">
              <w:rPr>
                <w:lang w:val="es-ES"/>
              </w:rPr>
            </w:rPrChange>
          </w:rPr>
          <w:t xml:space="preserve">Regular </w:t>
        </w:r>
      </w:ins>
      <w:ins w:id="183" w:author="Nicole Fannoney" w:date="2016-01-19T12:47:00Z">
        <w:r w:rsidRPr="00E41990">
          <w:rPr>
            <w:lang w:val="es-ES"/>
            <w:rPrChange w:id="184" w:author="Nicole Fannoney" w:date="2016-01-19T12:49:00Z">
              <w:rPr>
                <w:lang w:val="es-ES"/>
              </w:rPr>
            </w:rPrChange>
          </w:rPr>
          <w:t xml:space="preserve">AR,ER, IR – </w:t>
        </w:r>
        <w:proofErr w:type="spellStart"/>
        <w:r w:rsidRPr="00E41990">
          <w:rPr>
            <w:lang w:val="es-ES"/>
            <w:rPrChange w:id="185" w:author="Nicole Fannoney" w:date="2016-01-19T12:49:00Z">
              <w:rPr>
                <w:lang w:val="es-ES"/>
              </w:rPr>
            </w:rPrChange>
          </w:rPr>
          <w:t>Stem</w:t>
        </w:r>
        <w:proofErr w:type="spellEnd"/>
        <w:r w:rsidRPr="00E41990">
          <w:rPr>
            <w:lang w:val="es-ES"/>
            <w:rPrChange w:id="186" w:author="Nicole Fannoney" w:date="2016-01-19T12:49:00Z">
              <w:rPr>
                <w:lang w:val="es-ES"/>
              </w:rPr>
            </w:rPrChange>
          </w:rPr>
          <w:t xml:space="preserve"> </w:t>
        </w:r>
        <w:proofErr w:type="spellStart"/>
        <w:r w:rsidRPr="00E41990">
          <w:rPr>
            <w:lang w:val="es-ES"/>
            <w:rPrChange w:id="187" w:author="Nicole Fannoney" w:date="2016-01-19T12:49:00Z">
              <w:rPr>
                <w:lang w:val="es-ES"/>
              </w:rPr>
            </w:rPrChange>
          </w:rPr>
          <w:t>Changer</w:t>
        </w:r>
        <w:proofErr w:type="spellEnd"/>
        <w:r w:rsidRPr="00E41990">
          <w:rPr>
            <w:lang w:val="es-ES"/>
            <w:rPrChange w:id="188" w:author="Nicole Fannoney" w:date="2016-01-19T12:49:00Z">
              <w:rPr>
                <w:lang w:val="es-ES"/>
              </w:rPr>
            </w:rPrChange>
          </w:rPr>
          <w:t xml:space="preserve"> E to IE)</w:t>
        </w:r>
      </w:ins>
    </w:p>
    <w:p w:rsidR="00E41990" w:rsidRPr="00E41990" w:rsidRDefault="00E41990" w:rsidP="00E41990">
      <w:pPr>
        <w:pStyle w:val="ListParagraph"/>
        <w:numPr>
          <w:ilvl w:val="0"/>
          <w:numId w:val="3"/>
        </w:numPr>
        <w:rPr>
          <w:ins w:id="189" w:author="Nicole Fannoney" w:date="2016-01-19T12:48:00Z"/>
          <w:rPrChange w:id="190" w:author="Nicole Fannoney" w:date="2016-01-19T12:48:00Z">
            <w:rPr>
              <w:ins w:id="191" w:author="Nicole Fannoney" w:date="2016-01-19T12:48:00Z"/>
              <w:lang w:val="es-ES"/>
            </w:rPr>
          </w:rPrChange>
        </w:rPr>
        <w:pPrChange w:id="192" w:author="Nicole Fannoney" w:date="2016-01-19T12:49:00Z">
          <w:pPr/>
        </w:pPrChange>
      </w:pPr>
      <w:ins w:id="193" w:author="Nicole Fannoney" w:date="2016-01-19T12:49:00Z">
        <w:r>
          <w:t>____</w:t>
        </w:r>
        <w:r>
          <w:t xml:space="preserve"> </w:t>
        </w:r>
      </w:ins>
      <w:ins w:id="194" w:author="Nicole Fannoney" w:date="2016-01-19T12:48:00Z">
        <w:r w:rsidRPr="00E41990">
          <w:rPr>
            <w:rPrChange w:id="195" w:author="Nicole Fannoney" w:date="2016-01-19T12:48:00Z">
              <w:rPr>
                <w:lang w:val="es-ES"/>
              </w:rPr>
            </w:rPrChange>
          </w:rPr>
          <w:t>Term II Project Slips and Essays</w:t>
        </w:r>
      </w:ins>
    </w:p>
    <w:p w:rsidR="00E41990" w:rsidRPr="00E41990" w:rsidRDefault="00E41990" w:rsidP="00E41990">
      <w:pPr>
        <w:pStyle w:val="ListParagraph"/>
        <w:numPr>
          <w:ilvl w:val="0"/>
          <w:numId w:val="3"/>
        </w:numPr>
        <w:rPr>
          <w:ins w:id="196" w:author="Nicole Fannoney" w:date="2016-01-19T12:48:00Z"/>
          <w:lang w:val="es-ES"/>
          <w:rPrChange w:id="197" w:author="Nicole Fannoney" w:date="2016-01-19T12:49:00Z">
            <w:rPr>
              <w:ins w:id="198" w:author="Nicole Fannoney" w:date="2016-01-19T12:48:00Z"/>
            </w:rPr>
          </w:rPrChange>
        </w:rPr>
        <w:pPrChange w:id="199" w:author="Nicole Fannoney" w:date="2016-01-19T12:49:00Z">
          <w:pPr/>
        </w:pPrChange>
      </w:pPr>
      <w:ins w:id="200" w:author="Nicole Fannoney" w:date="2016-01-19T12:49:00Z">
        <w:r>
          <w:t>____</w:t>
        </w:r>
        <w:r>
          <w:t xml:space="preserve"> </w:t>
        </w:r>
      </w:ins>
      <w:ins w:id="201" w:author="Nicole Fannoney" w:date="2016-01-19T12:48:00Z">
        <w:r w:rsidRPr="00E41990">
          <w:rPr>
            <w:lang w:val="es-ES"/>
            <w:rPrChange w:id="202" w:author="Nicole Fannoney" w:date="2016-01-19T12:49:00Z">
              <w:rPr/>
            </w:rPrChange>
          </w:rPr>
          <w:t xml:space="preserve">Repaso III </w:t>
        </w:r>
        <w:proofErr w:type="spellStart"/>
        <w:r w:rsidRPr="00E41990">
          <w:rPr>
            <w:lang w:val="es-ES"/>
            <w:rPrChange w:id="203" w:author="Nicole Fannoney" w:date="2016-01-19T12:49:00Z">
              <w:rPr/>
            </w:rPrChange>
          </w:rPr>
          <w:t>Vocabulary</w:t>
        </w:r>
        <w:proofErr w:type="spellEnd"/>
        <w:r w:rsidRPr="00E41990">
          <w:rPr>
            <w:lang w:val="es-ES"/>
            <w:rPrChange w:id="204" w:author="Nicole Fannoney" w:date="2016-01-19T12:49:00Z">
              <w:rPr/>
            </w:rPrChange>
          </w:rPr>
          <w:t xml:space="preserve"> </w:t>
        </w:r>
        <w:proofErr w:type="spellStart"/>
        <w:r w:rsidRPr="00E41990">
          <w:rPr>
            <w:lang w:val="es-ES"/>
            <w:rPrChange w:id="205" w:author="Nicole Fannoney" w:date="2016-01-19T12:49:00Z">
              <w:rPr/>
            </w:rPrChange>
          </w:rPr>
          <w:t>Quiz</w:t>
        </w:r>
        <w:proofErr w:type="spellEnd"/>
      </w:ins>
    </w:p>
    <w:p w:rsidR="00E41990" w:rsidRPr="00E41990" w:rsidRDefault="00E41990" w:rsidP="00E41990">
      <w:pPr>
        <w:pStyle w:val="ListParagraph"/>
        <w:numPr>
          <w:ilvl w:val="0"/>
          <w:numId w:val="3"/>
        </w:numPr>
        <w:rPr>
          <w:ins w:id="206" w:author="Nicole Fannoney" w:date="2016-01-19T12:48:00Z"/>
          <w:lang w:val="es-ES"/>
          <w:rPrChange w:id="207" w:author="Nicole Fannoney" w:date="2016-01-19T12:49:00Z">
            <w:rPr>
              <w:ins w:id="208" w:author="Nicole Fannoney" w:date="2016-01-19T12:48:00Z"/>
              <w:lang w:val="es-ES"/>
            </w:rPr>
          </w:rPrChange>
        </w:rPr>
        <w:pPrChange w:id="209" w:author="Nicole Fannoney" w:date="2016-01-19T12:49:00Z">
          <w:pPr/>
        </w:pPrChange>
      </w:pPr>
      <w:ins w:id="210" w:author="Nicole Fannoney" w:date="2016-01-19T12:49:00Z">
        <w:r>
          <w:t>____</w:t>
        </w:r>
        <w:r>
          <w:t xml:space="preserve"> </w:t>
        </w:r>
      </w:ins>
      <w:proofErr w:type="spellStart"/>
      <w:ins w:id="211" w:author="Nicole Fannoney" w:date="2016-01-19T12:48:00Z">
        <w:r w:rsidRPr="00E41990">
          <w:rPr>
            <w:lang w:val="es-ES"/>
            <w:rPrChange w:id="212" w:author="Nicole Fannoney" w:date="2016-01-19T12:49:00Z">
              <w:rPr/>
            </w:rPrChange>
          </w:rPr>
          <w:t>Diagnostic</w:t>
        </w:r>
        <w:proofErr w:type="spellEnd"/>
        <w:r w:rsidRPr="00E41990">
          <w:rPr>
            <w:lang w:val="es-ES"/>
            <w:rPrChange w:id="213" w:author="Nicole Fannoney" w:date="2016-01-19T12:49:00Z">
              <w:rPr/>
            </w:rPrChange>
          </w:rPr>
          <w:t xml:space="preserve"> 3</w:t>
        </w:r>
      </w:ins>
    </w:p>
    <w:p w:rsidR="00E41990" w:rsidRPr="00E41990" w:rsidRDefault="00E41990" w:rsidP="00041A68">
      <w:pPr>
        <w:rPr>
          <w:ins w:id="214" w:author="Nicole Fannoney" w:date="2013-10-14T20:02:00Z"/>
          <w:lang w:val="es-ES"/>
          <w:rPrChange w:id="215" w:author="Nicole Fannoney" w:date="2016-01-19T12:48:00Z">
            <w:rPr>
              <w:ins w:id="216" w:author="Nicole Fannoney" w:date="2013-10-14T20:02:00Z"/>
            </w:rPr>
          </w:rPrChange>
        </w:rPr>
      </w:pPr>
    </w:p>
    <w:p w:rsidR="00DD07C3" w:rsidRPr="00E41990" w:rsidRDefault="00DD07C3" w:rsidP="00041A68">
      <w:pPr>
        <w:rPr>
          <w:ins w:id="217" w:author="Nicole Fannoney" w:date="2013-10-14T20:03:00Z"/>
          <w:lang w:val="es-ES"/>
          <w:rPrChange w:id="218" w:author="Nicole Fannoney" w:date="2016-01-19T12:48:00Z">
            <w:rPr>
              <w:ins w:id="219" w:author="Nicole Fannoney" w:date="2013-10-14T20:03:00Z"/>
            </w:rPr>
          </w:rPrChange>
        </w:rPr>
      </w:pPr>
    </w:p>
    <w:p w:rsidR="00E86287" w:rsidRDefault="00E86287" w:rsidP="00041A68">
      <w:pPr>
        <w:rPr>
          <w:ins w:id="220" w:author="Nicole Fannoney" w:date="2015-04-09T13:17:00Z"/>
        </w:rPr>
      </w:pPr>
      <w:ins w:id="221" w:author="Nicole Fannoney" w:date="2013-10-14T20:03:00Z">
        <w:r>
          <w:t>______/</w:t>
        </w:r>
      </w:ins>
      <w:ins w:id="222" w:author="Nicole Fannoney" w:date="2015-10-09T13:56:00Z">
        <w:r w:rsidR="00370E8C">
          <w:t>15</w:t>
        </w:r>
      </w:ins>
    </w:p>
    <w:p w:rsidR="00E86287" w:rsidRDefault="00E86287" w:rsidP="00041A68">
      <w:pPr>
        <w:rPr>
          <w:ins w:id="223" w:author="Nicole Fannoney" w:date="2015-06-11T14:42:00Z"/>
        </w:rPr>
      </w:pPr>
    </w:p>
    <w:p w:rsidR="00807F3E" w:rsidDel="00C86049" w:rsidRDefault="00E41990">
      <w:pPr>
        <w:rPr>
          <w:del w:id="224" w:author="Nicole Fannoney" w:date="2013-10-14T18:40:00Z"/>
        </w:rPr>
      </w:pPr>
      <w:ins w:id="225" w:author="Nicole Fannoney" w:date="2016-01-19T12:50:00Z">
        <w:r>
          <w:rPr>
            <w:sz w:val="28"/>
            <w:szCs w:val="28"/>
            <w:u w:val="thick"/>
          </w:rPr>
          <w:t>Students that do not have a covered book in class or those that have papers stuffed in the textbook or alternative folders/notebooks will automatically lose 20 points off this inspection grade.</w:t>
        </w:r>
      </w:ins>
      <w:bookmarkStart w:id="226" w:name="_GoBack"/>
      <w:bookmarkEnd w:id="226"/>
      <w:del w:id="227" w:author="Nicole Fannoney" w:date="2013-10-14T18:40:00Z">
        <w:r w:rsidR="00807F3E" w:rsidRPr="00E86287" w:rsidDel="00C86049">
          <w:rPr>
            <w:highlight w:val="lightGray"/>
            <w:rPrChange w:id="228" w:author="Nicole Fannoney" w:date="2015-04-09T13:14:00Z">
              <w:rPr/>
            </w:rPrChange>
          </w:rPr>
          <w:delText>Documentos (Syllabus, Accents, Project Rubric, Binder Guidelines)</w:delText>
        </w:r>
        <w:r w:rsidR="00807F3E" w:rsidDel="00C86049">
          <w:delText xml:space="preserve"> </w:delText>
        </w:r>
      </w:del>
    </w:p>
    <w:p w:rsidR="00807F3E" w:rsidDel="00C86049" w:rsidRDefault="00807F3E">
      <w:pPr>
        <w:rPr>
          <w:del w:id="229" w:author="Nicole Fannoney" w:date="2013-10-14T18:40:00Z"/>
        </w:rPr>
      </w:pPr>
    </w:p>
    <w:p w:rsidR="00807F3E" w:rsidDel="00C86049" w:rsidRDefault="00807F3E">
      <w:pPr>
        <w:rPr>
          <w:del w:id="230" w:author="Nicole Fannoney" w:date="2013-10-14T18:40:00Z"/>
        </w:rPr>
      </w:pPr>
      <w:del w:id="231" w:author="Nicole Fannoney" w:date="2013-10-14T18:40:00Z">
        <w:r w:rsidDel="00C86049">
          <w:delText>El Vocabulario y La Gramática</w:delText>
        </w:r>
      </w:del>
    </w:p>
    <w:p w:rsidR="00807F3E" w:rsidDel="00C86049" w:rsidRDefault="00807F3E" w:rsidP="00807F3E">
      <w:pPr>
        <w:ind w:left="720"/>
        <w:rPr>
          <w:del w:id="232" w:author="Nicole Fannoney" w:date="2013-10-14T18:39:00Z"/>
        </w:rPr>
      </w:pPr>
      <w:del w:id="233" w:author="Nicole Fannoney" w:date="2013-10-14T18:39:00Z">
        <w:r w:rsidDel="00C86049">
          <w:delText xml:space="preserve">9/20- </w:delText>
        </w:r>
        <w:r w:rsidR="00041A68" w:rsidDel="00C86049">
          <w:delText xml:space="preserve">       </w:delText>
        </w:r>
        <w:r w:rsidDel="00C86049">
          <w:delText>Definite vs. Indefinite Articles (warm up activity that explained how they are similar and different)</w:delText>
        </w:r>
      </w:del>
    </w:p>
    <w:p w:rsidR="00041A68" w:rsidDel="00C86049" w:rsidRDefault="00041A68" w:rsidP="00807F3E">
      <w:pPr>
        <w:ind w:left="720"/>
        <w:rPr>
          <w:del w:id="234" w:author="Nicole Fannoney" w:date="2013-10-14T18:39:00Z"/>
        </w:rPr>
      </w:pPr>
      <w:del w:id="235" w:author="Nicole Fannoney" w:date="2013-10-14T18:39:00Z">
        <w:r w:rsidDel="00C86049">
          <w:delText xml:space="preserve">9/21 - </w:delText>
        </w:r>
        <w:r w:rsidDel="00C86049">
          <w:tab/>
          <w:delText xml:space="preserve">     List of vocabulary for professions (handout) </w:delText>
        </w:r>
      </w:del>
    </w:p>
    <w:p w:rsidR="00807F3E" w:rsidDel="00C86049" w:rsidRDefault="00041A68" w:rsidP="00807F3E">
      <w:pPr>
        <w:ind w:left="720"/>
        <w:rPr>
          <w:del w:id="236" w:author="Nicole Fannoney" w:date="2013-10-14T18:39:00Z"/>
        </w:rPr>
      </w:pPr>
      <w:del w:id="237" w:author="Nicole Fannoney" w:date="2013-10-14T18:39:00Z">
        <w:r w:rsidDel="00C86049">
          <w:lastRenderedPageBreak/>
          <w:delText>10/11   -   Completed reference paper on Hispanic geography (Regions, Countries, Capitals, &amp;  Nationalities)</w:delText>
        </w:r>
      </w:del>
    </w:p>
    <w:p w:rsidR="00041A68" w:rsidDel="00541A1E" w:rsidRDefault="00041A68" w:rsidP="00041A68">
      <w:pPr>
        <w:rPr>
          <w:del w:id="238" w:author="Nicole Fannoney" w:date="2015-06-11T12:15:00Z"/>
        </w:rPr>
      </w:pPr>
    </w:p>
    <w:p w:rsidR="00041A68" w:rsidDel="00C86049" w:rsidRDefault="00041A68" w:rsidP="00041A68">
      <w:pPr>
        <w:rPr>
          <w:del w:id="239" w:author="Nicole Fannoney" w:date="2013-10-14T18:40:00Z"/>
        </w:rPr>
      </w:pPr>
      <w:del w:id="240" w:author="Nicole Fannoney" w:date="2013-10-14T18:40:00Z">
        <w:r w:rsidDel="00C86049">
          <w:delText>La Práctica</w:delText>
        </w:r>
      </w:del>
    </w:p>
    <w:p w:rsidR="00041A68" w:rsidDel="00541A1E" w:rsidRDefault="00041A68" w:rsidP="00041A68">
      <w:pPr>
        <w:rPr>
          <w:del w:id="241" w:author="Nicole Fannoney" w:date="2015-06-11T12:15:00Z"/>
        </w:rPr>
      </w:pPr>
      <w:del w:id="242" w:author="Nicole Fannoney" w:date="2015-06-11T12:15:00Z">
        <w:r w:rsidDel="00541A1E">
          <w:tab/>
        </w:r>
      </w:del>
      <w:del w:id="243" w:author="Nicole Fannoney" w:date="2013-10-14T18:40:00Z">
        <w:r w:rsidDel="00C86049">
          <w:delText xml:space="preserve">All classwork and homework completed throughout the term.  </w:delText>
        </w:r>
        <w:r w:rsidR="003B79E0" w:rsidDel="00C86049">
          <w:delText>I have counted 16 items since September 19</w:delText>
        </w:r>
        <w:r w:rsidR="003B79E0" w:rsidRPr="003B79E0" w:rsidDel="00C86049">
          <w:rPr>
            <w:vertAlign w:val="superscript"/>
          </w:rPr>
          <w:delText>th</w:delText>
        </w:r>
        <w:r w:rsidR="003B79E0" w:rsidDel="00C86049">
          <w:delText xml:space="preserve"> (the day we organized our binders).  Students must assignments from 9/19 (HW- Descriptions), 9/20 (CW and HW – Survey), 9/24 (Poem – John Collins), 9/25 (Gram C), 9/27 (En Contexto, pp.20-21/ CW), 9/27 HW-Act. 28&amp;29, 9/28 (M. Masters/ Reflection)</w:delText>
        </w:r>
      </w:del>
    </w:p>
    <w:p w:rsidR="00E86287" w:rsidRPr="00E86287" w:rsidDel="00541A1E" w:rsidRDefault="00E86287">
      <w:pPr>
        <w:rPr>
          <w:del w:id="244" w:author="Nicole Fannoney" w:date="2015-06-11T12:15:00Z"/>
        </w:rPr>
        <w:pPrChange w:id="245" w:author="Nicole Fannoney" w:date="2015-04-09T13:09:00Z">
          <w:pPr>
            <w:ind w:left="720"/>
          </w:pPr>
        </w:pPrChange>
      </w:pPr>
    </w:p>
    <w:p w:rsidR="00E86287" w:rsidRPr="00E86287" w:rsidDel="00E86287" w:rsidRDefault="00E86287">
      <w:pPr>
        <w:rPr>
          <w:del w:id="246" w:author="Nicole Fannoney" w:date="2015-04-09T13:19:00Z"/>
          <w:sz w:val="28"/>
          <w:szCs w:val="28"/>
          <w:u w:val="thick"/>
          <w:rPrChange w:id="247" w:author="Nicole Fannoney" w:date="2015-04-09T13:19:00Z">
            <w:rPr>
              <w:del w:id="248" w:author="Nicole Fannoney" w:date="2015-04-09T13:19:00Z"/>
            </w:rPr>
          </w:rPrChange>
        </w:rPr>
      </w:pPr>
    </w:p>
    <w:p w:rsidR="00807F3E" w:rsidRPr="00AC05E8" w:rsidDel="00AC05E8" w:rsidRDefault="00807F3E">
      <w:pPr>
        <w:rPr>
          <w:del w:id="249" w:author="Nicole Fannoney" w:date="2013-10-14T20:07:00Z"/>
          <w:b/>
          <w:i/>
          <w:sz w:val="28"/>
          <w:szCs w:val="28"/>
          <w:u w:val="thick"/>
          <w:rPrChange w:id="250" w:author="Nicole Fannoney" w:date="2013-10-14T20:08:00Z">
            <w:rPr>
              <w:del w:id="251" w:author="Nicole Fannoney" w:date="2013-10-14T20:07:00Z"/>
            </w:rPr>
          </w:rPrChange>
        </w:rPr>
      </w:pPr>
    </w:p>
    <w:p w:rsidR="00807F3E" w:rsidRPr="00AC05E8" w:rsidDel="00E41990" w:rsidRDefault="00807F3E">
      <w:pPr>
        <w:rPr>
          <w:del w:id="252" w:author="Nicole Fannoney" w:date="2016-01-19T12:50:00Z"/>
          <w:b/>
          <w:i/>
          <w:sz w:val="28"/>
          <w:szCs w:val="28"/>
          <w:u w:val="thick"/>
          <w:rPrChange w:id="253" w:author="Nicole Fannoney" w:date="2013-10-14T20:08:00Z">
            <w:rPr>
              <w:del w:id="254" w:author="Nicole Fannoney" w:date="2016-01-19T12:50:00Z"/>
            </w:rPr>
          </w:rPrChange>
        </w:rPr>
      </w:pPr>
    </w:p>
    <w:p w:rsidR="00D23157" w:rsidRPr="00D23157" w:rsidRDefault="00D23157" w:rsidP="00E41990">
      <w:pPr>
        <w:pPrChange w:id="255" w:author="Nicole Fannoney" w:date="2016-01-19T12:50:00Z">
          <w:pPr/>
        </w:pPrChange>
      </w:pPr>
    </w:p>
    <w:sectPr w:rsidR="00D23157" w:rsidRPr="00D23157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87" w:rsidRDefault="00E86287" w:rsidP="00E86287">
      <w:r>
        <w:separator/>
      </w:r>
    </w:p>
  </w:endnote>
  <w:endnote w:type="continuationSeparator" w:id="0">
    <w:p w:rsidR="00E86287" w:rsidRDefault="00E86287" w:rsidP="00E86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87" w:rsidRDefault="00E86287" w:rsidP="00E86287">
      <w:r>
        <w:separator/>
      </w:r>
    </w:p>
  </w:footnote>
  <w:footnote w:type="continuationSeparator" w:id="0">
    <w:p w:rsidR="00E86287" w:rsidRDefault="00E86287" w:rsidP="00E862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287" w:rsidRDefault="00E86287">
    <w:pPr>
      <w:pStyle w:val="Header"/>
      <w:rPr>
        <w:ins w:id="256" w:author="Nicole Fannoney" w:date="2015-04-09T13:08:00Z"/>
      </w:rPr>
    </w:pPr>
    <w:ins w:id="257" w:author="Nicole Fannoney" w:date="2015-04-09T13:08:00Z">
      <w:r>
        <w:t>Grade 8</w:t>
      </w:r>
    </w:ins>
  </w:p>
  <w:p w:rsidR="00E86287" w:rsidRDefault="00E8628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64B9"/>
    <w:multiLevelType w:val="hybridMultilevel"/>
    <w:tmpl w:val="D4EAC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3B625B"/>
    <w:multiLevelType w:val="hybridMultilevel"/>
    <w:tmpl w:val="E65E4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71E64"/>
    <w:multiLevelType w:val="hybridMultilevel"/>
    <w:tmpl w:val="47D8B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F3E"/>
    <w:rsid w:val="00041A68"/>
    <w:rsid w:val="001B2F46"/>
    <w:rsid w:val="001E2B28"/>
    <w:rsid w:val="00370E8C"/>
    <w:rsid w:val="00384452"/>
    <w:rsid w:val="003B79E0"/>
    <w:rsid w:val="003E40A3"/>
    <w:rsid w:val="004623EC"/>
    <w:rsid w:val="00541A1E"/>
    <w:rsid w:val="005B3E98"/>
    <w:rsid w:val="005F6098"/>
    <w:rsid w:val="0071617F"/>
    <w:rsid w:val="00807F3E"/>
    <w:rsid w:val="00966E71"/>
    <w:rsid w:val="00AC05E8"/>
    <w:rsid w:val="00C86049"/>
    <w:rsid w:val="00CE09FB"/>
    <w:rsid w:val="00D23157"/>
    <w:rsid w:val="00D26522"/>
    <w:rsid w:val="00DD07C3"/>
    <w:rsid w:val="00E41990"/>
    <w:rsid w:val="00E8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860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8604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E862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86287"/>
    <w:rPr>
      <w:sz w:val="24"/>
      <w:szCs w:val="24"/>
    </w:rPr>
  </w:style>
  <w:style w:type="paragraph" w:styleId="Footer">
    <w:name w:val="footer"/>
    <w:basedOn w:val="Normal"/>
    <w:link w:val="FooterChar"/>
    <w:rsid w:val="00E862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8628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231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86049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8604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rsid w:val="00E862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86287"/>
    <w:rPr>
      <w:sz w:val="24"/>
      <w:szCs w:val="24"/>
    </w:rPr>
  </w:style>
  <w:style w:type="paragraph" w:styleId="Footer">
    <w:name w:val="footer"/>
    <w:basedOn w:val="Normal"/>
    <w:link w:val="FooterChar"/>
    <w:rsid w:val="00E862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8628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23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0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6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83562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5794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2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4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045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2584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Binder Inspection 2 / Term 1</vt:lpstr>
    </vt:vector>
  </TitlesOfParts>
  <Company>Town of Stoughton</Company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Binder Inspection 2 / Term 1</dc:title>
  <dc:creator>Stoughton Public Schools</dc:creator>
  <cp:lastModifiedBy>Nicole Fannoney</cp:lastModifiedBy>
  <cp:revision>2</cp:revision>
  <cp:lastPrinted>2016-01-19T17:51:00Z</cp:lastPrinted>
  <dcterms:created xsi:type="dcterms:W3CDTF">2016-01-19T17:51:00Z</dcterms:created>
  <dcterms:modified xsi:type="dcterms:W3CDTF">2016-01-19T17:51:00Z</dcterms:modified>
</cp:coreProperties>
</file>